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296E2" w14:textId="0C9D72F2" w:rsidR="00366BB3" w:rsidRDefault="005310EE" w:rsidP="00366BB3">
      <w:pPr>
        <w:pStyle w:val="AppendixNumber"/>
        <w:rPr>
          <w:lang w:eastAsia="en-GB"/>
        </w:rPr>
      </w:pPr>
      <w:r w:rsidRPr="00AA6D19">
        <w:rPr>
          <w:lang w:eastAsia="en-GB"/>
        </w:rPr>
        <w:t>E</w:t>
      </w:r>
    </w:p>
    <w:p w14:paraId="781AF5B2" w14:textId="66275D49" w:rsidR="005310EE" w:rsidRPr="00AA6D19" w:rsidRDefault="005310EE" w:rsidP="00366BB3">
      <w:pPr>
        <w:pStyle w:val="AppendixTitle"/>
        <w:rPr>
          <w:lang w:eastAsia="en-GB"/>
        </w:rPr>
      </w:pPr>
      <w:r w:rsidRPr="00AA6D19">
        <w:rPr>
          <w:lang w:eastAsia="en-GB"/>
        </w:rPr>
        <w:t>Editions</w:t>
      </w:r>
    </w:p>
    <w:p w14:paraId="3D509717" w14:textId="79123D2D" w:rsidR="005310EE" w:rsidRPr="00AA6D19" w:rsidRDefault="00895E79" w:rsidP="004C1919">
      <w:pPr>
        <w:pStyle w:val="ChapterIntro"/>
        <w:rPr>
          <w:lang w:eastAsia="en-GB"/>
        </w:rPr>
      </w:pPr>
      <w:ins w:id="0" w:author="Carol Nichols" w:date="2022-08-30T20:15:00Z">
        <w:r>
          <w:fldChar w:fldCharType="begin"/>
        </w:r>
        <w:r>
          <w:instrText xml:space="preserve"> XE "</w:instrText>
        </w:r>
        <w:r w:rsidRPr="00144226">
          <w:rPr>
            <w:rPrChange w:id="1" w:author="Carol Nichols" w:date="2022-08-30T20:15:00Z">
              <w:rPr/>
            </w:rPrChange>
          </w:rPr>
          <w:instrText>editions startRange</w:instrText>
        </w:r>
        <w:r>
          <w:instrText xml:space="preserve">" </w:instrText>
        </w:r>
        <w:r>
          <w:fldChar w:fldCharType="end"/>
        </w:r>
      </w:ins>
      <w:r w:rsidR="005310EE" w:rsidRPr="00AA6D19">
        <w:t>In</w:t>
      </w:r>
      <w:r w:rsidR="005310EE">
        <w:t xml:space="preserve"> </w:t>
      </w:r>
      <w:r w:rsidR="005310EE" w:rsidRPr="004C1919">
        <w:rPr>
          <w:rStyle w:val="Xref"/>
        </w:rPr>
        <w:t>Chapter 1</w:t>
      </w:r>
      <w:r w:rsidR="005310EE" w:rsidRPr="00AA6D19">
        <w:t>,</w:t>
      </w:r>
      <w:r w:rsidR="005310EE">
        <w:t xml:space="preserve"> </w:t>
      </w:r>
      <w:r w:rsidR="005310EE" w:rsidRPr="00AA6D19">
        <w:t>you</w:t>
      </w:r>
      <w:r w:rsidR="005310EE">
        <w:t xml:space="preserve"> </w:t>
      </w:r>
      <w:r w:rsidR="005310EE" w:rsidRPr="00AA6D19">
        <w:t>saw</w:t>
      </w:r>
      <w:r w:rsidR="005310EE">
        <w:t xml:space="preserve"> </w:t>
      </w:r>
      <w:r w:rsidR="005310EE" w:rsidRPr="00AA6D19">
        <w:t>that</w:t>
      </w:r>
      <w:r w:rsidR="005310EE">
        <w:t xml:space="preserve"> </w:t>
      </w:r>
      <w:r w:rsidR="005310EE" w:rsidRPr="00E25C29">
        <w:rPr>
          <w:rStyle w:val="Literal"/>
        </w:rPr>
        <w:t>cargo new</w:t>
      </w:r>
      <w:r w:rsidR="005310EE">
        <w:t xml:space="preserve"> </w:t>
      </w:r>
      <w:r w:rsidR="005310EE" w:rsidRPr="00AA6D19">
        <w:t>adds</w:t>
      </w:r>
      <w:r w:rsidR="005310EE">
        <w:t xml:space="preserve"> </w:t>
      </w:r>
      <w:r w:rsidR="005310EE" w:rsidRPr="00AA6D19">
        <w:t>a</w:t>
      </w:r>
      <w:r w:rsidR="005310EE">
        <w:t xml:space="preserve"> </w:t>
      </w:r>
      <w:r w:rsidR="005310EE" w:rsidRPr="00AA6D19">
        <w:t>bit</w:t>
      </w:r>
      <w:r w:rsidR="005310EE">
        <w:t xml:space="preserve"> </w:t>
      </w:r>
      <w:r w:rsidR="005310EE" w:rsidRPr="00AA6D19">
        <w:t>of</w:t>
      </w:r>
      <w:r w:rsidR="005310EE">
        <w:t xml:space="preserve"> </w:t>
      </w:r>
      <w:r w:rsidR="005310EE" w:rsidRPr="00AA6D19">
        <w:t>metadata</w:t>
      </w:r>
      <w:r w:rsidR="005310EE">
        <w:t xml:space="preserve"> </w:t>
      </w:r>
      <w:r w:rsidR="005310EE" w:rsidRPr="00AA6D19">
        <w:t>to</w:t>
      </w:r>
      <w:r w:rsidR="005310EE">
        <w:t xml:space="preserve"> </w:t>
      </w:r>
      <w:r w:rsidR="005310EE" w:rsidRPr="00AA6D19">
        <w:t>your</w:t>
      </w:r>
      <w:r w:rsidR="005310EE">
        <w:t xml:space="preserve"> </w:t>
      </w:r>
      <w:r w:rsidR="005310EE" w:rsidRPr="00E25C29">
        <w:rPr>
          <w:rStyle w:val="Italic"/>
        </w:rPr>
        <w:t>Cargo.toml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file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about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an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edition.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This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appendix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talks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about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what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that</w:t>
      </w:r>
      <w:r w:rsidR="005310EE">
        <w:rPr>
          <w:lang w:eastAsia="en-GB"/>
        </w:rPr>
        <w:t xml:space="preserve"> </w:t>
      </w:r>
      <w:r w:rsidR="005310EE" w:rsidRPr="00AA6D19">
        <w:rPr>
          <w:lang w:eastAsia="en-GB"/>
        </w:rPr>
        <w:t>means!</w:t>
      </w:r>
    </w:p>
    <w:p w14:paraId="57C116B6" w14:textId="77777777" w:rsidR="005310EE" w:rsidRPr="00AA6D19" w:rsidRDefault="005310EE" w:rsidP="005310EE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language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compiler</w:t>
      </w:r>
      <w:r>
        <w:rPr>
          <w:lang w:eastAsia="en-GB"/>
        </w:rPr>
        <w:t xml:space="preserve"> </w:t>
      </w:r>
      <w:r w:rsidRPr="00AA6D19">
        <w:rPr>
          <w:lang w:eastAsia="en-GB"/>
        </w:rPr>
        <w:t>have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six-week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release</w:t>
      </w:r>
      <w:r>
        <w:rPr>
          <w:lang w:eastAsia="en-GB"/>
        </w:rPr>
        <w:t xml:space="preserve"> </w:t>
      </w:r>
      <w:r w:rsidRPr="00AA6D19">
        <w:rPr>
          <w:lang w:eastAsia="en-GB"/>
        </w:rPr>
        <w:t>cycle,</w:t>
      </w:r>
      <w:r>
        <w:rPr>
          <w:lang w:eastAsia="en-GB"/>
        </w:rPr>
        <w:t xml:space="preserve"> </w:t>
      </w:r>
      <w:r w:rsidRPr="00AA6D19">
        <w:rPr>
          <w:lang w:eastAsia="en-GB"/>
        </w:rPr>
        <w:t>meaning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get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constant</w:t>
      </w:r>
      <w:r>
        <w:rPr>
          <w:lang w:eastAsia="en-GB"/>
        </w:rPr>
        <w:t xml:space="preserve"> </w:t>
      </w:r>
      <w:r w:rsidRPr="00AA6D19">
        <w:rPr>
          <w:lang w:eastAsia="en-GB"/>
        </w:rPr>
        <w:t>stream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features.</w:t>
      </w:r>
      <w:r>
        <w:rPr>
          <w:lang w:eastAsia="en-GB"/>
        </w:rPr>
        <w:t xml:space="preserve"> </w:t>
      </w:r>
      <w:r w:rsidRPr="00AA6D19">
        <w:rPr>
          <w:lang w:eastAsia="en-GB"/>
        </w:rPr>
        <w:t>Other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programming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languages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release</w:t>
      </w:r>
      <w:r>
        <w:rPr>
          <w:lang w:eastAsia="en-GB"/>
        </w:rPr>
        <w:t xml:space="preserve"> </w:t>
      </w:r>
      <w:r w:rsidRPr="00AA6D19">
        <w:rPr>
          <w:lang w:eastAsia="en-GB"/>
        </w:rPr>
        <w:t>larger</w:t>
      </w:r>
      <w:r>
        <w:rPr>
          <w:lang w:eastAsia="en-GB"/>
        </w:rPr>
        <w:t xml:space="preserve"> </w:t>
      </w:r>
      <w:r w:rsidRPr="00AA6D19">
        <w:rPr>
          <w:lang w:eastAsia="en-GB"/>
        </w:rPr>
        <w:t>changes</w:t>
      </w:r>
      <w:r>
        <w:rPr>
          <w:lang w:eastAsia="en-GB"/>
        </w:rPr>
        <w:t xml:space="preserve"> </w:t>
      </w:r>
      <w:r w:rsidRPr="00AA6D19">
        <w:rPr>
          <w:lang w:eastAsia="en-GB"/>
        </w:rPr>
        <w:t>less</w:t>
      </w:r>
      <w:r>
        <w:rPr>
          <w:lang w:eastAsia="en-GB"/>
        </w:rPr>
        <w:t xml:space="preserve"> </w:t>
      </w:r>
      <w:r w:rsidRPr="00AA6D19">
        <w:rPr>
          <w:lang w:eastAsia="en-GB"/>
        </w:rPr>
        <w:t>often;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releases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smaller</w:t>
      </w:r>
      <w:r>
        <w:rPr>
          <w:lang w:eastAsia="en-GB"/>
        </w:rPr>
        <w:t xml:space="preserve"> </w:t>
      </w:r>
      <w:r w:rsidRPr="00AA6D19">
        <w:rPr>
          <w:lang w:eastAsia="en-GB"/>
        </w:rPr>
        <w:t>updates</w:t>
      </w:r>
      <w:r>
        <w:rPr>
          <w:lang w:eastAsia="en-GB"/>
        </w:rPr>
        <w:t xml:space="preserve"> </w:t>
      </w:r>
      <w:r w:rsidRPr="00AA6D19">
        <w:rPr>
          <w:lang w:eastAsia="en-GB"/>
        </w:rPr>
        <w:t>more</w:t>
      </w:r>
      <w:r>
        <w:rPr>
          <w:lang w:eastAsia="en-GB"/>
        </w:rPr>
        <w:t xml:space="preserve"> </w:t>
      </w:r>
      <w:r w:rsidRPr="00AA6D19">
        <w:rPr>
          <w:lang w:eastAsia="en-GB"/>
        </w:rPr>
        <w:t>frequently.</w:t>
      </w:r>
      <w:r>
        <w:rPr>
          <w:lang w:eastAsia="en-GB"/>
        </w:rPr>
        <w:t xml:space="preserve"> </w:t>
      </w:r>
      <w:r w:rsidRPr="00AA6D19">
        <w:rPr>
          <w:lang w:eastAsia="en-GB"/>
        </w:rPr>
        <w:t>After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while,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these</w:t>
      </w:r>
      <w:r>
        <w:rPr>
          <w:lang w:eastAsia="en-GB"/>
        </w:rPr>
        <w:t xml:space="preserve"> </w:t>
      </w:r>
      <w:r w:rsidRPr="00AA6D19">
        <w:rPr>
          <w:lang w:eastAsia="en-GB"/>
        </w:rPr>
        <w:t>tiny</w:t>
      </w:r>
      <w:r>
        <w:rPr>
          <w:lang w:eastAsia="en-GB"/>
        </w:rPr>
        <w:t xml:space="preserve"> </w:t>
      </w:r>
      <w:r w:rsidRPr="00AA6D19">
        <w:rPr>
          <w:lang w:eastAsia="en-GB"/>
        </w:rPr>
        <w:t>changes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add</w:t>
      </w:r>
      <w:r>
        <w:rPr>
          <w:lang w:eastAsia="en-GB"/>
        </w:rPr>
        <w:t xml:space="preserve"> </w:t>
      </w:r>
      <w:r w:rsidRPr="00AA6D19">
        <w:rPr>
          <w:lang w:eastAsia="en-GB"/>
        </w:rPr>
        <w:t>up.</w:t>
      </w:r>
      <w:r>
        <w:rPr>
          <w:lang w:eastAsia="en-GB"/>
        </w:rPr>
        <w:t xml:space="preserve"> </w:t>
      </w:r>
      <w:r w:rsidRPr="00AA6D19">
        <w:rPr>
          <w:lang w:eastAsia="en-GB"/>
        </w:rPr>
        <w:t>But</w:t>
      </w:r>
      <w:r>
        <w:rPr>
          <w:lang w:eastAsia="en-GB"/>
        </w:rPr>
        <w:t xml:space="preserve"> </w:t>
      </w:r>
      <w:r w:rsidRPr="00AA6D19">
        <w:rPr>
          <w:lang w:eastAsia="en-GB"/>
        </w:rPr>
        <w:t>from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release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release,</w:t>
      </w:r>
      <w:r>
        <w:rPr>
          <w:lang w:eastAsia="en-GB"/>
        </w:rPr>
        <w:t xml:space="preserve"> </w:t>
      </w:r>
      <w:r w:rsidRPr="00AA6D19">
        <w:rPr>
          <w:lang w:eastAsia="en-GB"/>
        </w:rPr>
        <w:t>it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difficult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look</w:t>
      </w:r>
      <w:r>
        <w:rPr>
          <w:lang w:eastAsia="en-GB"/>
        </w:rPr>
        <w:t xml:space="preserve"> </w:t>
      </w:r>
      <w:r w:rsidRPr="00AA6D19">
        <w:rPr>
          <w:lang w:eastAsia="en-GB"/>
        </w:rPr>
        <w:t>back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say,</w:t>
      </w:r>
      <w:r>
        <w:rPr>
          <w:lang w:eastAsia="en-GB"/>
        </w:rPr>
        <w:t xml:space="preserve"> </w:t>
      </w:r>
      <w:r w:rsidRPr="00AA6D19">
        <w:rPr>
          <w:lang w:eastAsia="en-GB"/>
        </w:rPr>
        <w:t>“Wow,</w:t>
      </w:r>
      <w:r>
        <w:rPr>
          <w:lang w:eastAsia="en-GB"/>
        </w:rPr>
        <w:t xml:space="preserve"> </w:t>
      </w:r>
      <w:r w:rsidRPr="00AA6D19">
        <w:rPr>
          <w:lang w:eastAsia="en-GB"/>
        </w:rPr>
        <w:t>between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1.10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1.31,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has</w:t>
      </w:r>
      <w:r>
        <w:rPr>
          <w:lang w:eastAsia="en-GB"/>
        </w:rPr>
        <w:t xml:space="preserve"> </w:t>
      </w:r>
      <w:r w:rsidRPr="00AA6D19">
        <w:rPr>
          <w:lang w:eastAsia="en-GB"/>
        </w:rPr>
        <w:t>changed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lot!”</w:t>
      </w:r>
    </w:p>
    <w:p w14:paraId="2591174A" w14:textId="77777777" w:rsidR="005310EE" w:rsidRPr="00AA6D19" w:rsidRDefault="005310EE" w:rsidP="005310EE">
      <w:pPr>
        <w:pStyle w:val="Body"/>
        <w:rPr>
          <w:lang w:eastAsia="en-GB"/>
        </w:rPr>
      </w:pPr>
      <w:r w:rsidRPr="00AA6D19">
        <w:rPr>
          <w:lang w:eastAsia="en-GB"/>
        </w:rPr>
        <w:t>Every</w:t>
      </w:r>
      <w:r>
        <w:rPr>
          <w:lang w:eastAsia="en-GB"/>
        </w:rPr>
        <w:t xml:space="preserve"> </w:t>
      </w:r>
      <w:r w:rsidRPr="00AA6D19">
        <w:rPr>
          <w:lang w:eastAsia="en-GB"/>
        </w:rPr>
        <w:t>two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three</w:t>
      </w:r>
      <w:r>
        <w:rPr>
          <w:lang w:eastAsia="en-GB"/>
        </w:rPr>
        <w:t xml:space="preserve"> </w:t>
      </w:r>
      <w:r w:rsidRPr="00AA6D19">
        <w:rPr>
          <w:lang w:eastAsia="en-GB"/>
        </w:rPr>
        <w:t>years,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team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produces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E25C29">
        <w:rPr>
          <w:rStyle w:val="Italic"/>
        </w:rPr>
        <w:t>edition</w:t>
      </w:r>
      <w:r w:rsidRPr="00AA6D19">
        <w:rPr>
          <w:lang w:eastAsia="en-GB"/>
        </w:rPr>
        <w:t>.</w:t>
      </w:r>
      <w:r>
        <w:rPr>
          <w:lang w:eastAsia="en-GB"/>
        </w:rPr>
        <w:t xml:space="preserve"> </w:t>
      </w:r>
      <w:r w:rsidRPr="00AA6D19">
        <w:rPr>
          <w:lang w:eastAsia="en-GB"/>
        </w:rPr>
        <w:t>Each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brings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together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features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have</w:t>
      </w:r>
      <w:r>
        <w:rPr>
          <w:lang w:eastAsia="en-GB"/>
        </w:rPr>
        <w:t xml:space="preserve"> </w:t>
      </w:r>
      <w:r w:rsidRPr="00AA6D19">
        <w:rPr>
          <w:lang w:eastAsia="en-GB"/>
        </w:rPr>
        <w:t>landed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into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clear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package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AA6D19">
        <w:rPr>
          <w:lang w:eastAsia="en-GB"/>
        </w:rPr>
        <w:t>fully</w:t>
      </w:r>
      <w:r>
        <w:rPr>
          <w:lang w:eastAsia="en-GB"/>
        </w:rPr>
        <w:t xml:space="preserve"> </w:t>
      </w:r>
      <w:r w:rsidRPr="00AA6D19">
        <w:rPr>
          <w:lang w:eastAsia="en-GB"/>
        </w:rPr>
        <w:t>updated</w:t>
      </w:r>
      <w:r>
        <w:rPr>
          <w:lang w:eastAsia="en-GB"/>
        </w:rPr>
        <w:t xml:space="preserve"> </w:t>
      </w:r>
      <w:r w:rsidRPr="00AA6D19">
        <w:rPr>
          <w:lang w:eastAsia="en-GB"/>
        </w:rPr>
        <w:t>documentation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tooling.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ship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part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usual</w:t>
      </w:r>
      <w:r>
        <w:rPr>
          <w:lang w:eastAsia="en-GB"/>
        </w:rPr>
        <w:t xml:space="preserve"> </w:t>
      </w:r>
      <w:r w:rsidRPr="00AA6D19">
        <w:rPr>
          <w:lang w:eastAsia="en-GB"/>
        </w:rPr>
        <w:t>six-week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release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process.</w:t>
      </w:r>
    </w:p>
    <w:p w14:paraId="4A373D2F" w14:textId="77777777" w:rsidR="005310EE" w:rsidRPr="00AA6D19" w:rsidRDefault="005310EE" w:rsidP="005310EE">
      <w:pPr>
        <w:pStyle w:val="Body"/>
        <w:rPr>
          <w:lang w:eastAsia="en-GB"/>
        </w:rPr>
      </w:pPr>
      <w:r w:rsidRPr="00AA6D19">
        <w:rPr>
          <w:lang w:eastAsia="en-GB"/>
        </w:rPr>
        <w:t>Editions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serve</w:t>
      </w:r>
      <w:r>
        <w:rPr>
          <w:lang w:eastAsia="en-GB"/>
        </w:rPr>
        <w:t xml:space="preserve"> </w:t>
      </w:r>
      <w:r w:rsidRPr="00AA6D19">
        <w:rPr>
          <w:lang w:eastAsia="en-GB"/>
        </w:rPr>
        <w:t>different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purposes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different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people:</w:t>
      </w:r>
    </w:p>
    <w:p w14:paraId="443322F8" w14:textId="77777777" w:rsidR="005310EE" w:rsidRPr="00AA6D19" w:rsidRDefault="005310EE" w:rsidP="005310EE">
      <w:pPr>
        <w:pStyle w:val="ListBullet"/>
        <w:rPr>
          <w:lang w:eastAsia="en-GB"/>
        </w:rPr>
      </w:pPr>
      <w:r w:rsidRPr="00AA6D19">
        <w:rPr>
          <w:lang w:eastAsia="en-GB"/>
        </w:rPr>
        <w:lastRenderedPageBreak/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active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users,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brings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together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incremental</w:t>
      </w:r>
      <w:r>
        <w:rPr>
          <w:lang w:eastAsia="en-GB"/>
        </w:rPr>
        <w:t xml:space="preserve"> </w:t>
      </w:r>
      <w:r w:rsidRPr="00AA6D19">
        <w:rPr>
          <w:lang w:eastAsia="en-GB"/>
        </w:rPr>
        <w:t>changes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into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easy-to-understand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package.</w:t>
      </w:r>
    </w:p>
    <w:p w14:paraId="78D15756" w14:textId="77777777" w:rsidR="005310EE" w:rsidRPr="00AA6D19" w:rsidRDefault="005310EE" w:rsidP="005310EE">
      <w:pPr>
        <w:pStyle w:val="ListBullet"/>
        <w:rPr>
          <w:lang w:eastAsia="en-GB"/>
        </w:rPr>
      </w:pP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non-users,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signals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some</w:t>
      </w:r>
      <w:r>
        <w:rPr>
          <w:lang w:eastAsia="en-GB"/>
        </w:rPr>
        <w:t xml:space="preserve"> </w:t>
      </w:r>
      <w:r w:rsidRPr="00AA6D19">
        <w:rPr>
          <w:lang w:eastAsia="en-GB"/>
        </w:rPr>
        <w:t>major</w:t>
      </w:r>
      <w:r>
        <w:rPr>
          <w:lang w:eastAsia="en-GB"/>
        </w:rPr>
        <w:t xml:space="preserve"> </w:t>
      </w:r>
      <w:r w:rsidRPr="00AA6D19">
        <w:rPr>
          <w:lang w:eastAsia="en-GB"/>
        </w:rPr>
        <w:t>advancements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have</w:t>
      </w:r>
      <w:r>
        <w:rPr>
          <w:lang w:eastAsia="en-GB"/>
        </w:rPr>
        <w:t xml:space="preserve"> </w:t>
      </w:r>
      <w:r w:rsidRPr="00AA6D19">
        <w:rPr>
          <w:lang w:eastAsia="en-GB"/>
        </w:rPr>
        <w:t>landed,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which</w:t>
      </w:r>
      <w:r>
        <w:rPr>
          <w:lang w:eastAsia="en-GB"/>
        </w:rPr>
        <w:t xml:space="preserve"> </w:t>
      </w:r>
      <w:r w:rsidRPr="00AA6D19">
        <w:rPr>
          <w:lang w:eastAsia="en-GB"/>
        </w:rPr>
        <w:t>might</w:t>
      </w:r>
      <w:r>
        <w:rPr>
          <w:lang w:eastAsia="en-GB"/>
        </w:rPr>
        <w:t xml:space="preserve"> </w:t>
      </w:r>
      <w:r w:rsidRPr="00AA6D19">
        <w:rPr>
          <w:lang w:eastAsia="en-GB"/>
        </w:rPr>
        <w:t>make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worth</w:t>
      </w:r>
      <w:r>
        <w:rPr>
          <w:lang w:eastAsia="en-GB"/>
        </w:rPr>
        <w:t xml:space="preserve"> </w:t>
      </w:r>
      <w:r w:rsidRPr="00AA6D19">
        <w:rPr>
          <w:lang w:eastAsia="en-GB"/>
        </w:rPr>
        <w:t>another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look.</w:t>
      </w:r>
    </w:p>
    <w:p w14:paraId="121076E1" w14:textId="77777777" w:rsidR="005310EE" w:rsidRPr="00AA6D19" w:rsidRDefault="005310EE" w:rsidP="005310EE">
      <w:pPr>
        <w:pStyle w:val="ListBullet"/>
        <w:rPr>
          <w:lang w:eastAsia="en-GB"/>
        </w:rPr>
      </w:pP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those</w:t>
      </w:r>
      <w:r>
        <w:rPr>
          <w:lang w:eastAsia="en-GB"/>
        </w:rPr>
        <w:t xml:space="preserve"> </w:t>
      </w:r>
      <w:r w:rsidRPr="00AA6D19">
        <w:rPr>
          <w:lang w:eastAsia="en-GB"/>
        </w:rPr>
        <w:t>developing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Rust,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provides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rallying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point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project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whole.</w:t>
      </w:r>
    </w:p>
    <w:p w14:paraId="1CAD5A4D" w14:textId="77777777" w:rsidR="005310EE" w:rsidRPr="00AA6D19" w:rsidRDefault="005310EE" w:rsidP="005310EE">
      <w:pPr>
        <w:pStyle w:val="Body"/>
        <w:rPr>
          <w:lang w:eastAsia="en-GB"/>
        </w:rPr>
      </w:pPr>
      <w:r w:rsidRPr="00AA6D19">
        <w:rPr>
          <w:lang w:eastAsia="en-GB"/>
        </w:rPr>
        <w:t>At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time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writing,</w:t>
      </w:r>
      <w:r>
        <w:rPr>
          <w:lang w:eastAsia="en-GB"/>
        </w:rPr>
        <w:t xml:space="preserve"> </w:t>
      </w:r>
      <w:r w:rsidRPr="00AA6D19">
        <w:rPr>
          <w:lang w:eastAsia="en-GB"/>
        </w:rPr>
        <w:t>three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available: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2015,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2018,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2021.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book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written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2021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idioms.</w:t>
      </w:r>
    </w:p>
    <w:p w14:paraId="416DF72B" w14:textId="77777777" w:rsidR="005310EE" w:rsidRPr="00AA6D19" w:rsidRDefault="005310EE" w:rsidP="005310EE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E25C29">
        <w:rPr>
          <w:rStyle w:val="Literal"/>
        </w:rPr>
        <w:t>edition</w:t>
      </w:r>
      <w:r>
        <w:t xml:space="preserve"> </w:t>
      </w:r>
      <w:r w:rsidRPr="00AA6D19">
        <w:t>key</w:t>
      </w:r>
      <w:r>
        <w:t xml:space="preserve"> </w:t>
      </w:r>
      <w:r w:rsidRPr="00AA6D19">
        <w:t>in</w:t>
      </w:r>
      <w:r>
        <w:t xml:space="preserve"> </w:t>
      </w:r>
      <w:r w:rsidRPr="00E25C29">
        <w:rPr>
          <w:rStyle w:val="Italic"/>
        </w:rPr>
        <w:t>Cargo.toml</w:t>
      </w:r>
      <w:r>
        <w:t xml:space="preserve"> </w:t>
      </w:r>
      <w:r w:rsidRPr="00AA6D19">
        <w:t>indicates</w:t>
      </w:r>
      <w:r>
        <w:t xml:space="preserve"> </w:t>
      </w:r>
      <w:r w:rsidRPr="00AA6D19">
        <w:t>which</w:t>
      </w:r>
      <w:r>
        <w:t xml:space="preserve"> </w:t>
      </w:r>
      <w:r w:rsidRPr="00AA6D19">
        <w:t>edition</w:t>
      </w:r>
      <w:r>
        <w:t xml:space="preserve"> </w:t>
      </w:r>
      <w:r w:rsidRPr="00AA6D19">
        <w:t>the</w:t>
      </w:r>
      <w:r>
        <w:t xml:space="preserve"> </w:t>
      </w:r>
      <w:r w:rsidRPr="00AA6D19">
        <w:t>compiler</w:t>
      </w:r>
      <w:r>
        <w:t xml:space="preserve"> </w:t>
      </w:r>
      <w:r w:rsidRPr="00AA6D19">
        <w:t>should</w:t>
      </w:r>
      <w:r>
        <w:t xml:space="preserve"> </w:t>
      </w:r>
      <w:r w:rsidRPr="00AA6D19">
        <w:t>use</w:t>
      </w:r>
      <w:r>
        <w:t xml:space="preserve"> </w:t>
      </w:r>
      <w:r w:rsidRPr="00AA6D19">
        <w:t>for</w:t>
      </w:r>
      <w:r>
        <w:t xml:space="preserve"> </w:t>
      </w:r>
      <w:r w:rsidRPr="00AA6D19">
        <w:t>your</w:t>
      </w:r>
      <w:r>
        <w:t xml:space="preserve"> </w:t>
      </w:r>
      <w:r w:rsidRPr="00AA6D19">
        <w:t>code.</w:t>
      </w:r>
      <w:r>
        <w:t xml:space="preserve"> </w:t>
      </w:r>
      <w:r w:rsidRPr="00AA6D19">
        <w:t>If</w:t>
      </w:r>
      <w:r>
        <w:t xml:space="preserve"> </w:t>
      </w:r>
      <w:r w:rsidRPr="00AA6D19">
        <w:t>the</w:t>
      </w:r>
      <w:r>
        <w:t xml:space="preserve"> </w:t>
      </w:r>
      <w:r w:rsidRPr="00AA6D19">
        <w:t>key</w:t>
      </w:r>
      <w:r>
        <w:t xml:space="preserve"> </w:t>
      </w:r>
      <w:r w:rsidRPr="00AA6D19">
        <w:t>doesn’t</w:t>
      </w:r>
      <w:r>
        <w:t xml:space="preserve"> </w:t>
      </w:r>
      <w:r w:rsidRPr="00AA6D19">
        <w:t>exist,</w:t>
      </w:r>
      <w:r>
        <w:t xml:space="preserve"> </w:t>
      </w:r>
      <w:r w:rsidRPr="00AA6D19">
        <w:t>Rust</w:t>
      </w:r>
      <w:r>
        <w:t xml:space="preserve"> </w:t>
      </w:r>
      <w:r w:rsidRPr="00AA6D19">
        <w:t>uses</w:t>
      </w:r>
      <w:r>
        <w:t xml:space="preserve"> </w:t>
      </w:r>
      <w:r w:rsidRPr="00E25C29">
        <w:rPr>
          <w:rStyle w:val="Literal"/>
        </w:rPr>
        <w:t>2015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value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backward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compatibility</w:t>
      </w:r>
      <w:r>
        <w:rPr>
          <w:lang w:eastAsia="en-GB"/>
        </w:rPr>
        <w:t xml:space="preserve"> </w:t>
      </w:r>
      <w:r w:rsidRPr="00AA6D19">
        <w:rPr>
          <w:lang w:eastAsia="en-GB"/>
        </w:rPr>
        <w:t>reasons.</w:t>
      </w:r>
    </w:p>
    <w:p w14:paraId="32AFF321" w14:textId="77777777" w:rsidR="005310EE" w:rsidRPr="00AA6D19" w:rsidRDefault="005310EE" w:rsidP="005310EE">
      <w:pPr>
        <w:pStyle w:val="Body"/>
        <w:rPr>
          <w:lang w:eastAsia="en-GB"/>
        </w:rPr>
      </w:pPr>
      <w:r w:rsidRPr="00AA6D19">
        <w:rPr>
          <w:lang w:eastAsia="en-GB"/>
        </w:rPr>
        <w:t>Each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project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opt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other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default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2015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edition.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contain</w:t>
      </w:r>
      <w:r>
        <w:rPr>
          <w:lang w:eastAsia="en-GB"/>
        </w:rPr>
        <w:t xml:space="preserve"> </w:t>
      </w:r>
      <w:r w:rsidRPr="00AA6D19">
        <w:rPr>
          <w:lang w:eastAsia="en-GB"/>
        </w:rPr>
        <w:t>incompatible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changes,</w:t>
      </w:r>
      <w:r>
        <w:rPr>
          <w:lang w:eastAsia="en-GB"/>
        </w:rPr>
        <w:t xml:space="preserve"> </w:t>
      </w:r>
      <w:r w:rsidRPr="00AA6D19">
        <w:rPr>
          <w:lang w:eastAsia="en-GB"/>
        </w:rPr>
        <w:t>such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including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keyword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conflicts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identifiers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code.</w:t>
      </w:r>
      <w:r>
        <w:rPr>
          <w:lang w:eastAsia="en-GB"/>
        </w:rPr>
        <w:t xml:space="preserve"> </w:t>
      </w:r>
      <w:r w:rsidRPr="00AA6D19">
        <w:rPr>
          <w:lang w:eastAsia="en-GB"/>
        </w:rPr>
        <w:t>However,</w:t>
      </w:r>
      <w:r>
        <w:rPr>
          <w:lang w:eastAsia="en-GB"/>
        </w:rPr>
        <w:t xml:space="preserve"> </w:t>
      </w:r>
      <w:r w:rsidRPr="00AA6D19">
        <w:rPr>
          <w:lang w:eastAsia="en-GB"/>
        </w:rPr>
        <w:t>unless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opt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those</w:t>
      </w:r>
      <w:r>
        <w:rPr>
          <w:lang w:eastAsia="en-GB"/>
        </w:rPr>
        <w:t xml:space="preserve"> </w:t>
      </w:r>
      <w:r w:rsidRPr="00AA6D19">
        <w:rPr>
          <w:lang w:eastAsia="en-GB"/>
        </w:rPr>
        <w:t>changes,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</w:t>
      </w:r>
      <w:r>
        <w:rPr>
          <w:lang w:eastAsia="en-GB"/>
        </w:rPr>
        <w:t xml:space="preserve"> </w:t>
      </w:r>
      <w:r w:rsidRPr="00AA6D19">
        <w:rPr>
          <w:lang w:eastAsia="en-GB"/>
        </w:rPr>
        <w:t>will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continue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</w:t>
      </w:r>
      <w:r>
        <w:rPr>
          <w:lang w:eastAsia="en-GB"/>
        </w:rPr>
        <w:t xml:space="preserve"> </w:t>
      </w:r>
      <w:r w:rsidRPr="00AA6D19">
        <w:rPr>
          <w:lang w:eastAsia="en-GB"/>
        </w:rPr>
        <w:t>even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upgrade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compiler</w:t>
      </w:r>
      <w:r>
        <w:rPr>
          <w:lang w:eastAsia="en-GB"/>
        </w:rPr>
        <w:t xml:space="preserve"> </w:t>
      </w:r>
      <w:r w:rsidRPr="00AA6D19">
        <w:rPr>
          <w:lang w:eastAsia="en-GB"/>
        </w:rPr>
        <w:t>version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use.</w:t>
      </w:r>
    </w:p>
    <w:p w14:paraId="230F0FE8" w14:textId="77777777" w:rsidR="005310EE" w:rsidRPr="00AA6D19" w:rsidRDefault="005310EE" w:rsidP="005310EE">
      <w:pPr>
        <w:pStyle w:val="Body"/>
        <w:rPr>
          <w:lang w:eastAsia="en-GB"/>
        </w:rPr>
      </w:pPr>
      <w:r w:rsidRPr="00AA6D19">
        <w:rPr>
          <w:lang w:eastAsia="en-GB"/>
        </w:rPr>
        <w:t>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compiler</w:t>
      </w:r>
      <w:r>
        <w:rPr>
          <w:lang w:eastAsia="en-GB"/>
        </w:rPr>
        <w:t xml:space="preserve"> </w:t>
      </w:r>
      <w:r w:rsidRPr="00AA6D19">
        <w:rPr>
          <w:lang w:eastAsia="en-GB"/>
        </w:rPr>
        <w:t>versions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support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existed</w:t>
      </w:r>
      <w:r>
        <w:rPr>
          <w:lang w:eastAsia="en-GB"/>
        </w:rPr>
        <w:t xml:space="preserve"> </w:t>
      </w:r>
      <w:r w:rsidRPr="00AA6D19">
        <w:rPr>
          <w:lang w:eastAsia="en-GB"/>
        </w:rPr>
        <w:t>prior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compiler’s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release,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they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link</w:t>
      </w:r>
      <w:r>
        <w:rPr>
          <w:lang w:eastAsia="en-GB"/>
        </w:rPr>
        <w:t xml:space="preserve"> </w:t>
      </w:r>
      <w:r w:rsidRPr="00AA6D19">
        <w:rPr>
          <w:lang w:eastAsia="en-GB"/>
        </w:rPr>
        <w:t>crates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supported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together.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changes</w:t>
      </w:r>
      <w:r>
        <w:rPr>
          <w:lang w:eastAsia="en-GB"/>
        </w:rPr>
        <w:t xml:space="preserve"> </w:t>
      </w:r>
      <w:r w:rsidRPr="00AA6D19">
        <w:rPr>
          <w:lang w:eastAsia="en-GB"/>
        </w:rPr>
        <w:t>only</w:t>
      </w:r>
      <w:r>
        <w:rPr>
          <w:lang w:eastAsia="en-GB"/>
        </w:rPr>
        <w:t xml:space="preserve"> </w:t>
      </w:r>
      <w:r w:rsidRPr="00AA6D19">
        <w:rPr>
          <w:lang w:eastAsia="en-GB"/>
        </w:rPr>
        <w:t>affect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way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initially</w:t>
      </w:r>
      <w:r>
        <w:rPr>
          <w:lang w:eastAsia="en-GB"/>
        </w:rPr>
        <w:t xml:space="preserve"> </w:t>
      </w:r>
      <w:r w:rsidRPr="00AA6D19">
        <w:rPr>
          <w:lang w:eastAsia="en-GB"/>
        </w:rPr>
        <w:t>parses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code.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Therefore,</w:t>
      </w:r>
      <w:r>
        <w:rPr>
          <w:lang w:eastAsia="en-GB"/>
        </w:rPr>
        <w:t xml:space="preserve"> </w:t>
      </w:r>
      <w:r w:rsidRPr="00AA6D19">
        <w:rPr>
          <w:lang w:eastAsia="en-GB"/>
        </w:rPr>
        <w:t>if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you’re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2015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one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dependencies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2018,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project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will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dependency.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opposite</w:t>
      </w:r>
      <w:r>
        <w:rPr>
          <w:lang w:eastAsia="en-GB"/>
        </w:rPr>
        <w:t xml:space="preserve"> </w:t>
      </w:r>
      <w:r w:rsidRPr="00AA6D19">
        <w:rPr>
          <w:lang w:eastAsia="en-GB"/>
        </w:rPr>
        <w:t>situation,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where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project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2018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dependency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2015,</w:t>
      </w:r>
      <w:r>
        <w:rPr>
          <w:lang w:eastAsia="en-GB"/>
        </w:rPr>
        <w:t xml:space="preserve"> </w:t>
      </w:r>
      <w:r w:rsidRPr="00AA6D19">
        <w:rPr>
          <w:lang w:eastAsia="en-GB"/>
        </w:rPr>
        <w:t>works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well.</w:t>
      </w:r>
    </w:p>
    <w:p w14:paraId="13E205BC" w14:textId="77777777" w:rsidR="005310EE" w:rsidRPr="00AA6D19" w:rsidRDefault="005310EE" w:rsidP="005310EE">
      <w:pPr>
        <w:pStyle w:val="Body"/>
        <w:rPr>
          <w:lang w:eastAsia="en-GB"/>
        </w:rPr>
      </w:pP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clear:</w:t>
      </w:r>
      <w:r>
        <w:rPr>
          <w:lang w:eastAsia="en-GB"/>
        </w:rPr>
        <w:t xml:space="preserve"> </w:t>
      </w:r>
      <w:r w:rsidRPr="00AA6D19">
        <w:rPr>
          <w:lang w:eastAsia="en-GB"/>
        </w:rPr>
        <w:t>most</w:t>
      </w:r>
      <w:r>
        <w:rPr>
          <w:lang w:eastAsia="en-GB"/>
        </w:rPr>
        <w:t xml:space="preserve"> </w:t>
      </w:r>
      <w:r w:rsidRPr="00AA6D19">
        <w:rPr>
          <w:lang w:eastAsia="en-GB"/>
        </w:rPr>
        <w:t>features</w:t>
      </w:r>
      <w:r>
        <w:rPr>
          <w:lang w:eastAsia="en-GB"/>
        </w:rPr>
        <w:t xml:space="preserve"> </w:t>
      </w:r>
      <w:r w:rsidRPr="00AA6D19">
        <w:rPr>
          <w:lang w:eastAsia="en-GB"/>
        </w:rPr>
        <w:t>will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available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editions.</w:t>
      </w:r>
      <w:r>
        <w:rPr>
          <w:lang w:eastAsia="en-GB"/>
        </w:rPr>
        <w:t xml:space="preserve"> </w:t>
      </w:r>
      <w:r w:rsidRPr="00AA6D19">
        <w:rPr>
          <w:lang w:eastAsia="en-GB"/>
        </w:rPr>
        <w:t>Developers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will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continue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see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improvements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stable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releases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made.</w:t>
      </w:r>
      <w:r>
        <w:rPr>
          <w:lang w:eastAsia="en-GB"/>
        </w:rPr>
        <w:t xml:space="preserve"> </w:t>
      </w:r>
      <w:r w:rsidRPr="00AA6D19">
        <w:rPr>
          <w:lang w:eastAsia="en-GB"/>
        </w:rPr>
        <w:t>However,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some</w:t>
      </w:r>
      <w:r>
        <w:rPr>
          <w:lang w:eastAsia="en-GB"/>
        </w:rPr>
        <w:t xml:space="preserve"> </w:t>
      </w:r>
      <w:r w:rsidRPr="00AA6D19">
        <w:rPr>
          <w:lang w:eastAsia="en-GB"/>
        </w:rPr>
        <w:t>cases,</w:t>
      </w:r>
      <w:r>
        <w:rPr>
          <w:lang w:eastAsia="en-GB"/>
        </w:rPr>
        <w:t xml:space="preserve"> </w:t>
      </w:r>
      <w:r w:rsidRPr="00AA6D19">
        <w:rPr>
          <w:lang w:eastAsia="en-GB"/>
        </w:rPr>
        <w:t>mainly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keywords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added,</w:t>
      </w:r>
      <w:r>
        <w:rPr>
          <w:lang w:eastAsia="en-GB"/>
        </w:rPr>
        <w:t xml:space="preserve"> </w:t>
      </w:r>
      <w:r w:rsidRPr="00AA6D19">
        <w:rPr>
          <w:lang w:eastAsia="en-GB"/>
        </w:rPr>
        <w:t>some</w:t>
      </w:r>
      <w:r>
        <w:rPr>
          <w:lang w:eastAsia="en-GB"/>
        </w:rPr>
        <w:t xml:space="preserve"> </w:t>
      </w:r>
      <w:r w:rsidRPr="00AA6D19">
        <w:rPr>
          <w:lang w:eastAsia="en-GB"/>
        </w:rPr>
        <w:t>new</w:t>
      </w:r>
      <w:r>
        <w:rPr>
          <w:lang w:eastAsia="en-GB"/>
        </w:rPr>
        <w:t xml:space="preserve"> </w:t>
      </w:r>
      <w:r w:rsidRPr="00AA6D19">
        <w:rPr>
          <w:lang w:eastAsia="en-GB"/>
        </w:rPr>
        <w:t>features</w:t>
      </w:r>
      <w:r>
        <w:rPr>
          <w:lang w:eastAsia="en-GB"/>
        </w:rPr>
        <w:t xml:space="preserve"> </w:t>
      </w:r>
      <w:r w:rsidRPr="00AA6D19">
        <w:rPr>
          <w:lang w:eastAsia="en-GB"/>
        </w:rPr>
        <w:t>might</w:t>
      </w:r>
      <w:r>
        <w:rPr>
          <w:lang w:eastAsia="en-GB"/>
        </w:rPr>
        <w:t xml:space="preserve"> </w:t>
      </w:r>
      <w:r w:rsidRPr="00AA6D19">
        <w:rPr>
          <w:lang w:eastAsia="en-GB"/>
        </w:rPr>
        <w:t>only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available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later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editions.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will</w:t>
      </w:r>
      <w:r>
        <w:rPr>
          <w:lang w:eastAsia="en-GB"/>
        </w:rPr>
        <w:t xml:space="preserve"> </w:t>
      </w:r>
      <w:r w:rsidRPr="00AA6D19">
        <w:rPr>
          <w:lang w:eastAsia="en-GB"/>
        </w:rPr>
        <w:t>need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switch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if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want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take</w:t>
      </w:r>
      <w:r>
        <w:rPr>
          <w:lang w:eastAsia="en-GB"/>
        </w:rPr>
        <w:t xml:space="preserve"> </w:t>
      </w:r>
      <w:r w:rsidRPr="00AA6D19">
        <w:rPr>
          <w:lang w:eastAsia="en-GB"/>
        </w:rPr>
        <w:t>advantage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such</w:t>
      </w:r>
      <w:r>
        <w:rPr>
          <w:lang w:eastAsia="en-GB"/>
        </w:rPr>
        <w:t xml:space="preserve"> </w:t>
      </w:r>
      <w:r w:rsidRPr="00AA6D19">
        <w:rPr>
          <w:lang w:eastAsia="en-GB"/>
        </w:rPr>
        <w:t>features.</w:t>
      </w:r>
    </w:p>
    <w:p w14:paraId="6102B797" w14:textId="7B5FF4B4" w:rsidR="005310EE" w:rsidRPr="00AA6D19" w:rsidDel="00163F94" w:rsidRDefault="005310EE" w:rsidP="005310EE">
      <w:pPr>
        <w:pStyle w:val="Body"/>
        <w:rPr>
          <w:del w:id="2" w:author="Carol Nichols" w:date="2022-08-29T20:26:00Z"/>
          <w:lang w:eastAsia="en-GB"/>
        </w:rPr>
      </w:pPr>
      <w:r w:rsidRPr="00AA6D19">
        <w:t>For</w:t>
      </w:r>
      <w:r>
        <w:t xml:space="preserve"> </w:t>
      </w:r>
      <w:r w:rsidRPr="00AA6D19">
        <w:t>more</w:t>
      </w:r>
      <w:r>
        <w:t xml:space="preserve"> </w:t>
      </w:r>
      <w:r w:rsidRPr="00AA6D19">
        <w:t>details,</w:t>
      </w:r>
      <w:r>
        <w:t xml:space="preserve"> </w:t>
      </w:r>
      <w:del w:id="3" w:author="Audrey Doyle" w:date="2022-08-07T15:26:00Z">
        <w:r w:rsidRPr="00AA6D19" w:rsidDel="00127FFE">
          <w:delText>the</w:delText>
        </w:r>
        <w:r w:rsidDel="00127FFE">
          <w:delText xml:space="preserve"> </w:delText>
        </w:r>
      </w:del>
      <w:ins w:id="4" w:author="Audrey Doyle" w:date="2022-08-07T15:26:00Z">
        <w:r w:rsidR="00127FFE" w:rsidRPr="00127FFE">
          <w:rPr>
            <w:rStyle w:val="Italic"/>
            <w:rPrChange w:id="5" w:author="Audrey Doyle" w:date="2022-08-07T15:26:00Z">
              <w:rPr/>
            </w:rPrChange>
          </w:rPr>
          <w:t>The</w:t>
        </w:r>
        <w:r w:rsidR="00127FFE">
          <w:t xml:space="preserve"> </w:t>
        </w:r>
      </w:ins>
      <w:r w:rsidRPr="00E25C29">
        <w:rPr>
          <w:rStyle w:val="Italic"/>
        </w:rPr>
        <w:t>Edition Guide</w:t>
      </w:r>
      <w:r>
        <w:t xml:space="preserve"> </w:t>
      </w:r>
      <w:r w:rsidRPr="00AA6D19">
        <w:t>at</w:t>
      </w:r>
      <w:r>
        <w:t xml:space="preserve"> </w:t>
      </w:r>
      <w:r>
        <w:fldChar w:fldCharType="begin"/>
      </w:r>
      <w:r>
        <w:instrText xml:space="preserve"> HYPERLINK "https://doc.rust-lang.org/stable/edition-guide/" </w:instrText>
      </w:r>
      <w:r>
        <w:fldChar w:fldCharType="separate"/>
      </w:r>
      <w:r w:rsidRPr="004C1919">
        <w:rPr>
          <w:rStyle w:val="LinkURL"/>
        </w:rPr>
        <w:t>https://doc.rust-lang.org/stable/edition-guide</w:t>
      </w:r>
      <w:del w:id="6" w:author="Audrey Doyle" w:date="2022-08-07T15:26:00Z">
        <w:r w:rsidRPr="004C1919" w:rsidDel="00127FFE">
          <w:rPr>
            <w:rStyle w:val="LinkURL"/>
          </w:rPr>
          <w:delText>/</w:delText>
        </w:r>
      </w:del>
      <w:r>
        <w:rPr>
          <w:rStyle w:val="LinkURL"/>
        </w:rPr>
        <w:fldChar w:fldCharType="end"/>
      </w:r>
      <w:r w:rsidRPr="004C1919">
        <w:rPr>
          <w:rStyle w:val="LinkURL"/>
        </w:rPr>
        <w:t xml:space="preserve"> </w:t>
      </w:r>
      <w:r w:rsidRPr="00AA6D19">
        <w:t>is</w:t>
      </w:r>
      <w:r>
        <w:t xml:space="preserve"> </w:t>
      </w:r>
      <w:r w:rsidRPr="00AA6D19">
        <w:t>a</w:t>
      </w:r>
      <w:r>
        <w:t xml:space="preserve"> </w:t>
      </w:r>
      <w:r w:rsidRPr="00AA6D19">
        <w:t>complete</w:t>
      </w:r>
      <w:r>
        <w:t xml:space="preserve"> </w:t>
      </w:r>
      <w:r w:rsidRPr="00AA6D19">
        <w:t>book</w:t>
      </w:r>
      <w:r>
        <w:t xml:space="preserve"> </w:t>
      </w:r>
      <w:r w:rsidRPr="00AA6D19">
        <w:t>about</w:t>
      </w:r>
      <w:r>
        <w:t xml:space="preserve"> </w:t>
      </w:r>
      <w:r w:rsidRPr="00AA6D19">
        <w:t>editions</w:t>
      </w:r>
      <w:r>
        <w:t xml:space="preserve"> </w:t>
      </w:r>
      <w:r w:rsidRPr="00AA6D19">
        <w:t>that</w:t>
      </w:r>
      <w:r>
        <w:t xml:space="preserve"> </w:t>
      </w:r>
      <w:r w:rsidRPr="00AA6D19">
        <w:t>enumerates</w:t>
      </w:r>
      <w:r>
        <w:t xml:space="preserve"> </w:t>
      </w:r>
      <w:r w:rsidRPr="00AA6D19">
        <w:t>the</w:t>
      </w:r>
      <w:r>
        <w:t xml:space="preserve"> </w:t>
      </w:r>
      <w:r w:rsidRPr="00AA6D19">
        <w:t>differences</w:t>
      </w:r>
      <w:r>
        <w:t xml:space="preserve"> </w:t>
      </w:r>
      <w:r w:rsidRPr="00AA6D19">
        <w:t>between</w:t>
      </w:r>
      <w:r>
        <w:t xml:space="preserve"> </w:t>
      </w:r>
      <w:r w:rsidRPr="00AA6D19">
        <w:t>editions</w:t>
      </w:r>
      <w:r>
        <w:t xml:space="preserve"> </w:t>
      </w:r>
      <w:r w:rsidRPr="00AA6D19">
        <w:t>and</w:t>
      </w:r>
      <w:r>
        <w:t xml:space="preserve"> </w:t>
      </w:r>
      <w:r w:rsidRPr="00AA6D19">
        <w:t>explains</w:t>
      </w:r>
      <w:r>
        <w:t xml:space="preserve"> </w:t>
      </w:r>
      <w:r w:rsidRPr="00AA6D19">
        <w:t>how</w:t>
      </w:r>
      <w:r>
        <w:t xml:space="preserve"> </w:t>
      </w:r>
      <w:r w:rsidRPr="00AA6D19">
        <w:t>to</w:t>
      </w:r>
      <w:r>
        <w:t xml:space="preserve"> </w:t>
      </w:r>
      <w:r w:rsidRPr="00AA6D19">
        <w:t>automatically</w:t>
      </w:r>
      <w:r>
        <w:t xml:space="preserve"> </w:t>
      </w:r>
      <w:r w:rsidRPr="00AA6D19">
        <w:t>upgrade</w:t>
      </w:r>
      <w:r>
        <w:t xml:space="preserve"> </w:t>
      </w:r>
      <w:r w:rsidRPr="00AA6D19">
        <w:t>your</w:t>
      </w:r>
      <w:r>
        <w:t xml:space="preserve"> </w:t>
      </w:r>
      <w:r w:rsidRPr="00AA6D19">
        <w:t>code</w:t>
      </w:r>
      <w:r>
        <w:t xml:space="preserve"> </w:t>
      </w:r>
      <w:r w:rsidRPr="00AA6D19">
        <w:t>to</w:t>
      </w:r>
      <w:r>
        <w:t xml:space="preserve"> </w:t>
      </w:r>
      <w:r w:rsidRPr="00AA6D19">
        <w:t>a</w:t>
      </w:r>
      <w:r>
        <w:t xml:space="preserve"> </w:t>
      </w:r>
      <w:r w:rsidRPr="00AA6D19">
        <w:t>new</w:t>
      </w:r>
      <w:r>
        <w:t xml:space="preserve"> </w:t>
      </w:r>
      <w:r w:rsidRPr="00AA6D19">
        <w:t>edition</w:t>
      </w:r>
      <w:r>
        <w:t xml:space="preserve"> </w:t>
      </w:r>
      <w:r w:rsidRPr="00AA6D19">
        <w:t>via</w:t>
      </w:r>
      <w:r>
        <w:t xml:space="preserve"> </w:t>
      </w:r>
      <w:r w:rsidRPr="00E25C29">
        <w:rPr>
          <w:rStyle w:val="Literal"/>
        </w:rPr>
        <w:t>cargo fix</w:t>
      </w:r>
      <w:r w:rsidRPr="00AA6D19">
        <w:rPr>
          <w:lang w:eastAsia="en-GB"/>
        </w:rPr>
        <w:t>.</w:t>
      </w:r>
      <w:ins w:id="7" w:author="Carol Nichols" w:date="2022-08-30T20:16:00Z">
        <w:r w:rsidR="00895E79">
          <w:fldChar w:fldCharType="begin"/>
        </w:r>
        <w:r w:rsidR="00895E79">
          <w:instrText xml:space="preserve"> XE "</w:instrText>
        </w:r>
        <w:r w:rsidR="00895E79" w:rsidRPr="00BE574B">
          <w:instrText xml:space="preserve">editions </w:instrText>
        </w:r>
        <w:r w:rsidR="00895E79">
          <w:instrText>end</w:instrText>
        </w:r>
        <w:r w:rsidR="00895E79" w:rsidRPr="00BE574B">
          <w:instrText>Range</w:instrText>
        </w:r>
        <w:r w:rsidR="00895E79">
          <w:instrText xml:space="preserve">" </w:instrText>
        </w:r>
        <w:r w:rsidR="00895E79">
          <w:fldChar w:fldCharType="end"/>
        </w:r>
      </w:ins>
    </w:p>
    <w:p w14:paraId="273CC3D3" w14:textId="77777777" w:rsidR="00053E72" w:rsidRPr="00E9120D" w:rsidRDefault="00053E72">
      <w:pPr>
        <w:pStyle w:val="Body"/>
        <w:pPrChange w:id="8" w:author="Carol Nichols" w:date="2022-08-29T20:26:00Z">
          <w:pPr>
            <w:pStyle w:val="NoParagraphStyle"/>
          </w:pPr>
        </w:pPrChange>
      </w:pPr>
    </w:p>
    <w:sectPr w:rsidR="00053E72" w:rsidRPr="00E9120D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7316C" w14:textId="77777777" w:rsidR="00FF5E7C" w:rsidRDefault="00FF5E7C" w:rsidP="009E51C3">
      <w:pPr>
        <w:spacing w:after="0" w:line="240" w:lineRule="auto"/>
      </w:pPr>
      <w:r>
        <w:separator/>
      </w:r>
    </w:p>
  </w:endnote>
  <w:endnote w:type="continuationSeparator" w:id="0">
    <w:p w14:paraId="282DF68B" w14:textId="77777777" w:rsidR="00FF5E7C" w:rsidRDefault="00FF5E7C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E6FB9" w14:textId="77777777" w:rsidR="00FF5E7C" w:rsidRDefault="00FF5E7C" w:rsidP="009E51C3">
      <w:pPr>
        <w:spacing w:after="0" w:line="240" w:lineRule="auto"/>
      </w:pPr>
      <w:r>
        <w:separator/>
      </w:r>
    </w:p>
  </w:footnote>
  <w:footnote w:type="continuationSeparator" w:id="0">
    <w:p w14:paraId="15BFCEE2" w14:textId="77777777" w:rsidR="00FF5E7C" w:rsidRDefault="00FF5E7C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CFE1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0DAFA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A2EE3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BC326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0E2CF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4BA27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63651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B265A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0EC3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3A4D4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6292768"/>
    <w:multiLevelType w:val="multilevel"/>
    <w:tmpl w:val="706E9F88"/>
    <w:numStyleLink w:val="ChapterNumbering"/>
  </w:abstractNum>
  <w:abstractNum w:abstractNumId="15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7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F829CF"/>
    <w:multiLevelType w:val="multilevel"/>
    <w:tmpl w:val="706E9F88"/>
    <w:numStyleLink w:val="ChapterNumbering"/>
  </w:abstractNum>
  <w:abstractNum w:abstractNumId="20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2"/>
  </w:num>
  <w:num w:numId="2" w16cid:durableId="385304103">
    <w:abstractNumId w:val="20"/>
  </w:num>
  <w:num w:numId="3" w16cid:durableId="1701390650">
    <w:abstractNumId w:val="22"/>
  </w:num>
  <w:num w:numId="4" w16cid:durableId="563373197">
    <w:abstractNumId w:val="16"/>
  </w:num>
  <w:num w:numId="5" w16cid:durableId="44761907">
    <w:abstractNumId w:val="21"/>
  </w:num>
  <w:num w:numId="6" w16cid:durableId="1101072290">
    <w:abstractNumId w:val="15"/>
  </w:num>
  <w:num w:numId="7" w16cid:durableId="1629897676">
    <w:abstractNumId w:val="18"/>
  </w:num>
  <w:num w:numId="8" w16cid:durableId="650138380">
    <w:abstractNumId w:val="23"/>
  </w:num>
  <w:num w:numId="9" w16cid:durableId="2021807744">
    <w:abstractNumId w:val="17"/>
  </w:num>
  <w:num w:numId="10" w16cid:durableId="716858717">
    <w:abstractNumId w:val="13"/>
  </w:num>
  <w:num w:numId="11" w16cid:durableId="344014094">
    <w:abstractNumId w:val="11"/>
  </w:num>
  <w:num w:numId="12" w16cid:durableId="1995179777">
    <w:abstractNumId w:val="14"/>
  </w:num>
  <w:num w:numId="13" w16cid:durableId="2136212814">
    <w:abstractNumId w:val="24"/>
  </w:num>
  <w:num w:numId="14" w16cid:durableId="1485704533">
    <w:abstractNumId w:val="0"/>
  </w:num>
  <w:num w:numId="15" w16cid:durableId="1716389067">
    <w:abstractNumId w:val="19"/>
  </w:num>
  <w:num w:numId="16" w16cid:durableId="1446346188">
    <w:abstractNumId w:val="10"/>
  </w:num>
  <w:num w:numId="17" w16cid:durableId="564610464">
    <w:abstractNumId w:val="8"/>
  </w:num>
  <w:num w:numId="18" w16cid:durableId="23480727">
    <w:abstractNumId w:val="7"/>
  </w:num>
  <w:num w:numId="19" w16cid:durableId="628363906">
    <w:abstractNumId w:val="6"/>
  </w:num>
  <w:num w:numId="20" w16cid:durableId="739330955">
    <w:abstractNumId w:val="5"/>
  </w:num>
  <w:num w:numId="21" w16cid:durableId="812134748">
    <w:abstractNumId w:val="9"/>
  </w:num>
  <w:num w:numId="22" w16cid:durableId="1666545158">
    <w:abstractNumId w:val="4"/>
  </w:num>
  <w:num w:numId="23" w16cid:durableId="1601718971">
    <w:abstractNumId w:val="3"/>
  </w:num>
  <w:num w:numId="24" w16cid:durableId="286395274">
    <w:abstractNumId w:val="2"/>
  </w:num>
  <w:num w:numId="25" w16cid:durableId="161623570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attachedTemplate r:id="rId1"/>
  <w:linkStyles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0EE"/>
    <w:rsid w:val="0001390B"/>
    <w:rsid w:val="00013A0F"/>
    <w:rsid w:val="00015785"/>
    <w:rsid w:val="000251C2"/>
    <w:rsid w:val="00026A3C"/>
    <w:rsid w:val="00027719"/>
    <w:rsid w:val="00032AFB"/>
    <w:rsid w:val="00035713"/>
    <w:rsid w:val="00044C60"/>
    <w:rsid w:val="0005012C"/>
    <w:rsid w:val="00052436"/>
    <w:rsid w:val="00053E72"/>
    <w:rsid w:val="00057F86"/>
    <w:rsid w:val="0006127C"/>
    <w:rsid w:val="000667BA"/>
    <w:rsid w:val="000711B8"/>
    <w:rsid w:val="00071727"/>
    <w:rsid w:val="0007352C"/>
    <w:rsid w:val="000775C2"/>
    <w:rsid w:val="00077AD8"/>
    <w:rsid w:val="00080824"/>
    <w:rsid w:val="000934C9"/>
    <w:rsid w:val="00093911"/>
    <w:rsid w:val="00094EDE"/>
    <w:rsid w:val="000B0A4A"/>
    <w:rsid w:val="000B6D77"/>
    <w:rsid w:val="000C187B"/>
    <w:rsid w:val="000C3488"/>
    <w:rsid w:val="000C4DBF"/>
    <w:rsid w:val="000E23FE"/>
    <w:rsid w:val="000E291C"/>
    <w:rsid w:val="000E7CB5"/>
    <w:rsid w:val="000F14AB"/>
    <w:rsid w:val="000F70F5"/>
    <w:rsid w:val="000F719F"/>
    <w:rsid w:val="00107966"/>
    <w:rsid w:val="00110424"/>
    <w:rsid w:val="00112E75"/>
    <w:rsid w:val="00113E0A"/>
    <w:rsid w:val="00122DE8"/>
    <w:rsid w:val="00123638"/>
    <w:rsid w:val="00127FFE"/>
    <w:rsid w:val="00131BCD"/>
    <w:rsid w:val="00133123"/>
    <w:rsid w:val="001435B6"/>
    <w:rsid w:val="00147C28"/>
    <w:rsid w:val="001549E3"/>
    <w:rsid w:val="0015557B"/>
    <w:rsid w:val="00163F94"/>
    <w:rsid w:val="0017571A"/>
    <w:rsid w:val="00176833"/>
    <w:rsid w:val="00176BE2"/>
    <w:rsid w:val="001862DB"/>
    <w:rsid w:val="00196CDD"/>
    <w:rsid w:val="001A00A3"/>
    <w:rsid w:val="001A12D4"/>
    <w:rsid w:val="001A6DE7"/>
    <w:rsid w:val="001B64F2"/>
    <w:rsid w:val="001B66C5"/>
    <w:rsid w:val="001C4586"/>
    <w:rsid w:val="001C72D3"/>
    <w:rsid w:val="001D0557"/>
    <w:rsid w:val="001D1FC4"/>
    <w:rsid w:val="001E0123"/>
    <w:rsid w:val="001E211C"/>
    <w:rsid w:val="001E24F0"/>
    <w:rsid w:val="001E4986"/>
    <w:rsid w:val="001F00C3"/>
    <w:rsid w:val="001F720A"/>
    <w:rsid w:val="001F79DD"/>
    <w:rsid w:val="0020456C"/>
    <w:rsid w:val="0020599A"/>
    <w:rsid w:val="0020674F"/>
    <w:rsid w:val="0021177D"/>
    <w:rsid w:val="002144B4"/>
    <w:rsid w:val="002147BC"/>
    <w:rsid w:val="00217DAE"/>
    <w:rsid w:val="0022057D"/>
    <w:rsid w:val="00227396"/>
    <w:rsid w:val="002334CD"/>
    <w:rsid w:val="002344F6"/>
    <w:rsid w:val="0023524F"/>
    <w:rsid w:val="00241E83"/>
    <w:rsid w:val="00242BEC"/>
    <w:rsid w:val="00243174"/>
    <w:rsid w:val="00246E16"/>
    <w:rsid w:val="002526D6"/>
    <w:rsid w:val="002550CC"/>
    <w:rsid w:val="002566A8"/>
    <w:rsid w:val="002859D4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6237"/>
    <w:rsid w:val="002C7F1F"/>
    <w:rsid w:val="002D1A1E"/>
    <w:rsid w:val="002D7706"/>
    <w:rsid w:val="002E5B13"/>
    <w:rsid w:val="002F5749"/>
    <w:rsid w:val="0030255A"/>
    <w:rsid w:val="00305E4C"/>
    <w:rsid w:val="00311803"/>
    <w:rsid w:val="0031369A"/>
    <w:rsid w:val="00315822"/>
    <w:rsid w:val="003203B1"/>
    <w:rsid w:val="00327BBA"/>
    <w:rsid w:val="00332C96"/>
    <w:rsid w:val="003345E1"/>
    <w:rsid w:val="0034529B"/>
    <w:rsid w:val="00346FA5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BB3"/>
    <w:rsid w:val="00366FA4"/>
    <w:rsid w:val="00367B4B"/>
    <w:rsid w:val="00372150"/>
    <w:rsid w:val="00374719"/>
    <w:rsid w:val="00375BC0"/>
    <w:rsid w:val="00381CF1"/>
    <w:rsid w:val="00390955"/>
    <w:rsid w:val="003A064A"/>
    <w:rsid w:val="003A3EF8"/>
    <w:rsid w:val="003A50D7"/>
    <w:rsid w:val="003B5A44"/>
    <w:rsid w:val="003B5D4D"/>
    <w:rsid w:val="003C2061"/>
    <w:rsid w:val="003C7CFB"/>
    <w:rsid w:val="003D488F"/>
    <w:rsid w:val="003D5202"/>
    <w:rsid w:val="003D6DE4"/>
    <w:rsid w:val="003D747E"/>
    <w:rsid w:val="003E0F89"/>
    <w:rsid w:val="003E1373"/>
    <w:rsid w:val="003E14B9"/>
    <w:rsid w:val="003E3322"/>
    <w:rsid w:val="003E599B"/>
    <w:rsid w:val="003F1CE6"/>
    <w:rsid w:val="00400E94"/>
    <w:rsid w:val="004058D0"/>
    <w:rsid w:val="004071DB"/>
    <w:rsid w:val="00417DD9"/>
    <w:rsid w:val="004206BB"/>
    <w:rsid w:val="00440082"/>
    <w:rsid w:val="004402EF"/>
    <w:rsid w:val="0044402D"/>
    <w:rsid w:val="004447CD"/>
    <w:rsid w:val="00447693"/>
    <w:rsid w:val="004517BC"/>
    <w:rsid w:val="004538CA"/>
    <w:rsid w:val="00463BEA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B0722"/>
    <w:rsid w:val="004B1D1D"/>
    <w:rsid w:val="004B2A94"/>
    <w:rsid w:val="004B5221"/>
    <w:rsid w:val="004B6F2A"/>
    <w:rsid w:val="004C1919"/>
    <w:rsid w:val="004C2396"/>
    <w:rsid w:val="004C7002"/>
    <w:rsid w:val="004D4BB9"/>
    <w:rsid w:val="004F01BA"/>
    <w:rsid w:val="004F3FC9"/>
    <w:rsid w:val="0050058C"/>
    <w:rsid w:val="005056A5"/>
    <w:rsid w:val="00506CE0"/>
    <w:rsid w:val="0051294E"/>
    <w:rsid w:val="0052787B"/>
    <w:rsid w:val="005310EE"/>
    <w:rsid w:val="0053177C"/>
    <w:rsid w:val="00537277"/>
    <w:rsid w:val="00537F3B"/>
    <w:rsid w:val="00542141"/>
    <w:rsid w:val="005425C3"/>
    <w:rsid w:val="00564355"/>
    <w:rsid w:val="005815A2"/>
    <w:rsid w:val="005921CC"/>
    <w:rsid w:val="005A540F"/>
    <w:rsid w:val="005B0DE0"/>
    <w:rsid w:val="005B3B2F"/>
    <w:rsid w:val="005B6575"/>
    <w:rsid w:val="005C0697"/>
    <w:rsid w:val="005C235D"/>
    <w:rsid w:val="005C6B82"/>
    <w:rsid w:val="005C7488"/>
    <w:rsid w:val="005D7B00"/>
    <w:rsid w:val="005E2D6A"/>
    <w:rsid w:val="005E6C7C"/>
    <w:rsid w:val="005F0095"/>
    <w:rsid w:val="005F723C"/>
    <w:rsid w:val="006016B6"/>
    <w:rsid w:val="0060703D"/>
    <w:rsid w:val="00612294"/>
    <w:rsid w:val="00613CDB"/>
    <w:rsid w:val="0061736D"/>
    <w:rsid w:val="00617CC3"/>
    <w:rsid w:val="00622ECD"/>
    <w:rsid w:val="00626EFB"/>
    <w:rsid w:val="0064266A"/>
    <w:rsid w:val="00643DED"/>
    <w:rsid w:val="006544D9"/>
    <w:rsid w:val="00657AC8"/>
    <w:rsid w:val="00657ED5"/>
    <w:rsid w:val="0066266A"/>
    <w:rsid w:val="00671281"/>
    <w:rsid w:val="0067441B"/>
    <w:rsid w:val="00676E67"/>
    <w:rsid w:val="00682266"/>
    <w:rsid w:val="00682513"/>
    <w:rsid w:val="006944F2"/>
    <w:rsid w:val="006A08DE"/>
    <w:rsid w:val="006A0D4C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9DE"/>
    <w:rsid w:val="006E2076"/>
    <w:rsid w:val="006E4E4F"/>
    <w:rsid w:val="006E7E5E"/>
    <w:rsid w:val="0070020A"/>
    <w:rsid w:val="0070241D"/>
    <w:rsid w:val="0070439E"/>
    <w:rsid w:val="0071206E"/>
    <w:rsid w:val="00715B75"/>
    <w:rsid w:val="00716BA2"/>
    <w:rsid w:val="00717DFA"/>
    <w:rsid w:val="007238EB"/>
    <w:rsid w:val="00730B5D"/>
    <w:rsid w:val="00730B77"/>
    <w:rsid w:val="00733799"/>
    <w:rsid w:val="0073414B"/>
    <w:rsid w:val="0073437F"/>
    <w:rsid w:val="007355AA"/>
    <w:rsid w:val="00742939"/>
    <w:rsid w:val="007450FA"/>
    <w:rsid w:val="00745C17"/>
    <w:rsid w:val="00750B65"/>
    <w:rsid w:val="0075103F"/>
    <w:rsid w:val="00762C75"/>
    <w:rsid w:val="00764367"/>
    <w:rsid w:val="007743B3"/>
    <w:rsid w:val="00783976"/>
    <w:rsid w:val="00785E73"/>
    <w:rsid w:val="007A02E7"/>
    <w:rsid w:val="007A4E19"/>
    <w:rsid w:val="007C14A2"/>
    <w:rsid w:val="007C4313"/>
    <w:rsid w:val="007D2CFA"/>
    <w:rsid w:val="007D72AB"/>
    <w:rsid w:val="007E645A"/>
    <w:rsid w:val="007F0435"/>
    <w:rsid w:val="007F0869"/>
    <w:rsid w:val="007F2153"/>
    <w:rsid w:val="00804A89"/>
    <w:rsid w:val="008052EE"/>
    <w:rsid w:val="00806332"/>
    <w:rsid w:val="00820E35"/>
    <w:rsid w:val="0082136E"/>
    <w:rsid w:val="008216C9"/>
    <w:rsid w:val="0082602F"/>
    <w:rsid w:val="00830E4B"/>
    <w:rsid w:val="00833DD2"/>
    <w:rsid w:val="00840668"/>
    <w:rsid w:val="00841DE8"/>
    <w:rsid w:val="00843258"/>
    <w:rsid w:val="0084557D"/>
    <w:rsid w:val="00855038"/>
    <w:rsid w:val="0085646C"/>
    <w:rsid w:val="0085795C"/>
    <w:rsid w:val="00862650"/>
    <w:rsid w:val="00864068"/>
    <w:rsid w:val="00870319"/>
    <w:rsid w:val="008707C4"/>
    <w:rsid w:val="008756F7"/>
    <w:rsid w:val="0088465E"/>
    <w:rsid w:val="00887377"/>
    <w:rsid w:val="00895E79"/>
    <w:rsid w:val="00897027"/>
    <w:rsid w:val="008A6550"/>
    <w:rsid w:val="008A6644"/>
    <w:rsid w:val="008B0201"/>
    <w:rsid w:val="008B7FAB"/>
    <w:rsid w:val="008C40D2"/>
    <w:rsid w:val="008C4402"/>
    <w:rsid w:val="008D25A2"/>
    <w:rsid w:val="008D429A"/>
    <w:rsid w:val="008D733E"/>
    <w:rsid w:val="008E14B1"/>
    <w:rsid w:val="008F2055"/>
    <w:rsid w:val="008F39BA"/>
    <w:rsid w:val="008F3B3D"/>
    <w:rsid w:val="008F408C"/>
    <w:rsid w:val="008F47F3"/>
    <w:rsid w:val="008F5D0D"/>
    <w:rsid w:val="008F6006"/>
    <w:rsid w:val="008F740F"/>
    <w:rsid w:val="009001D3"/>
    <w:rsid w:val="00904342"/>
    <w:rsid w:val="0090456C"/>
    <w:rsid w:val="00904D9B"/>
    <w:rsid w:val="009109BE"/>
    <w:rsid w:val="00916D35"/>
    <w:rsid w:val="00924579"/>
    <w:rsid w:val="00925C5B"/>
    <w:rsid w:val="0094246A"/>
    <w:rsid w:val="00944D4F"/>
    <w:rsid w:val="00945D9B"/>
    <w:rsid w:val="0094655E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4F08"/>
    <w:rsid w:val="00982443"/>
    <w:rsid w:val="0098334B"/>
    <w:rsid w:val="00984C3D"/>
    <w:rsid w:val="009923A2"/>
    <w:rsid w:val="009A19EF"/>
    <w:rsid w:val="009A3B37"/>
    <w:rsid w:val="009B1EF8"/>
    <w:rsid w:val="009B2041"/>
    <w:rsid w:val="009B531B"/>
    <w:rsid w:val="009C6925"/>
    <w:rsid w:val="009D45B8"/>
    <w:rsid w:val="009E27BB"/>
    <w:rsid w:val="009E4B52"/>
    <w:rsid w:val="009E51C3"/>
    <w:rsid w:val="009F1B4C"/>
    <w:rsid w:val="00A01D6E"/>
    <w:rsid w:val="00A02E74"/>
    <w:rsid w:val="00A0695F"/>
    <w:rsid w:val="00A14A3B"/>
    <w:rsid w:val="00A21298"/>
    <w:rsid w:val="00A22A11"/>
    <w:rsid w:val="00A23CA6"/>
    <w:rsid w:val="00A35550"/>
    <w:rsid w:val="00A35F53"/>
    <w:rsid w:val="00A406BF"/>
    <w:rsid w:val="00A57A54"/>
    <w:rsid w:val="00A620E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E6D"/>
    <w:rsid w:val="00A83EAC"/>
    <w:rsid w:val="00A84032"/>
    <w:rsid w:val="00A87FF1"/>
    <w:rsid w:val="00A92356"/>
    <w:rsid w:val="00AB165C"/>
    <w:rsid w:val="00AB6123"/>
    <w:rsid w:val="00AC67B5"/>
    <w:rsid w:val="00AD0472"/>
    <w:rsid w:val="00AE3B2B"/>
    <w:rsid w:val="00AF7569"/>
    <w:rsid w:val="00B0113E"/>
    <w:rsid w:val="00B01F5F"/>
    <w:rsid w:val="00B118BA"/>
    <w:rsid w:val="00B14DBB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EDF"/>
    <w:rsid w:val="00B37E12"/>
    <w:rsid w:val="00B45496"/>
    <w:rsid w:val="00B52F47"/>
    <w:rsid w:val="00B5352A"/>
    <w:rsid w:val="00B5535B"/>
    <w:rsid w:val="00B65488"/>
    <w:rsid w:val="00B74E83"/>
    <w:rsid w:val="00B762C5"/>
    <w:rsid w:val="00B77D63"/>
    <w:rsid w:val="00B92BF5"/>
    <w:rsid w:val="00B92F52"/>
    <w:rsid w:val="00B930D7"/>
    <w:rsid w:val="00B95D2C"/>
    <w:rsid w:val="00B96D51"/>
    <w:rsid w:val="00B97083"/>
    <w:rsid w:val="00B974C0"/>
    <w:rsid w:val="00BA3B7C"/>
    <w:rsid w:val="00BA5FAF"/>
    <w:rsid w:val="00BB3999"/>
    <w:rsid w:val="00BB692D"/>
    <w:rsid w:val="00BC030B"/>
    <w:rsid w:val="00BC1F31"/>
    <w:rsid w:val="00BE493A"/>
    <w:rsid w:val="00BF0CBA"/>
    <w:rsid w:val="00C032D3"/>
    <w:rsid w:val="00C03EFE"/>
    <w:rsid w:val="00C03F26"/>
    <w:rsid w:val="00C065C7"/>
    <w:rsid w:val="00C12E1F"/>
    <w:rsid w:val="00C13DFC"/>
    <w:rsid w:val="00C15827"/>
    <w:rsid w:val="00C24F13"/>
    <w:rsid w:val="00C2624C"/>
    <w:rsid w:val="00C34375"/>
    <w:rsid w:val="00C3481B"/>
    <w:rsid w:val="00C34DD8"/>
    <w:rsid w:val="00C41485"/>
    <w:rsid w:val="00C41558"/>
    <w:rsid w:val="00C41620"/>
    <w:rsid w:val="00C476ED"/>
    <w:rsid w:val="00C50801"/>
    <w:rsid w:val="00C6086F"/>
    <w:rsid w:val="00C61D2D"/>
    <w:rsid w:val="00C62B55"/>
    <w:rsid w:val="00C72332"/>
    <w:rsid w:val="00C7299D"/>
    <w:rsid w:val="00C741AB"/>
    <w:rsid w:val="00C772AA"/>
    <w:rsid w:val="00C8113A"/>
    <w:rsid w:val="00C82A73"/>
    <w:rsid w:val="00C85F9F"/>
    <w:rsid w:val="00CA2AD1"/>
    <w:rsid w:val="00CA4F4D"/>
    <w:rsid w:val="00CA69C7"/>
    <w:rsid w:val="00CA6B99"/>
    <w:rsid w:val="00CB0816"/>
    <w:rsid w:val="00CB463D"/>
    <w:rsid w:val="00CC58BE"/>
    <w:rsid w:val="00CC73C0"/>
    <w:rsid w:val="00CD1F8C"/>
    <w:rsid w:val="00CD6BEF"/>
    <w:rsid w:val="00CE69F4"/>
    <w:rsid w:val="00CF1C65"/>
    <w:rsid w:val="00CF30A5"/>
    <w:rsid w:val="00CF3F4A"/>
    <w:rsid w:val="00D06BFE"/>
    <w:rsid w:val="00D07795"/>
    <w:rsid w:val="00D12293"/>
    <w:rsid w:val="00D12AF8"/>
    <w:rsid w:val="00D14A5E"/>
    <w:rsid w:val="00D17AE5"/>
    <w:rsid w:val="00D2035D"/>
    <w:rsid w:val="00D2320E"/>
    <w:rsid w:val="00D30D53"/>
    <w:rsid w:val="00D310FF"/>
    <w:rsid w:val="00D379EA"/>
    <w:rsid w:val="00D42C6A"/>
    <w:rsid w:val="00D43395"/>
    <w:rsid w:val="00D52794"/>
    <w:rsid w:val="00D535B5"/>
    <w:rsid w:val="00D5656A"/>
    <w:rsid w:val="00D57AB3"/>
    <w:rsid w:val="00D60E9B"/>
    <w:rsid w:val="00D62983"/>
    <w:rsid w:val="00D658F8"/>
    <w:rsid w:val="00D6667B"/>
    <w:rsid w:val="00D66D93"/>
    <w:rsid w:val="00D71969"/>
    <w:rsid w:val="00D73F8C"/>
    <w:rsid w:val="00D8261A"/>
    <w:rsid w:val="00D85FDB"/>
    <w:rsid w:val="00D86BF0"/>
    <w:rsid w:val="00D87D3A"/>
    <w:rsid w:val="00D97084"/>
    <w:rsid w:val="00D97472"/>
    <w:rsid w:val="00DA0069"/>
    <w:rsid w:val="00DA04A9"/>
    <w:rsid w:val="00DA5D80"/>
    <w:rsid w:val="00DB0D49"/>
    <w:rsid w:val="00DB68B2"/>
    <w:rsid w:val="00DC3496"/>
    <w:rsid w:val="00DC4720"/>
    <w:rsid w:val="00DC5E41"/>
    <w:rsid w:val="00DC7ABF"/>
    <w:rsid w:val="00DD07D5"/>
    <w:rsid w:val="00DE0447"/>
    <w:rsid w:val="00DE1057"/>
    <w:rsid w:val="00DE163C"/>
    <w:rsid w:val="00DF0BEB"/>
    <w:rsid w:val="00DF377E"/>
    <w:rsid w:val="00DF65F0"/>
    <w:rsid w:val="00DF7836"/>
    <w:rsid w:val="00E03D3D"/>
    <w:rsid w:val="00E056C8"/>
    <w:rsid w:val="00E064DD"/>
    <w:rsid w:val="00E06F5A"/>
    <w:rsid w:val="00E1153F"/>
    <w:rsid w:val="00E334C3"/>
    <w:rsid w:val="00E34FDA"/>
    <w:rsid w:val="00E37BF4"/>
    <w:rsid w:val="00E44F4A"/>
    <w:rsid w:val="00E45D9A"/>
    <w:rsid w:val="00E61240"/>
    <w:rsid w:val="00E62067"/>
    <w:rsid w:val="00E6249F"/>
    <w:rsid w:val="00E67EB7"/>
    <w:rsid w:val="00E72FF5"/>
    <w:rsid w:val="00E74571"/>
    <w:rsid w:val="00E81C53"/>
    <w:rsid w:val="00E82299"/>
    <w:rsid w:val="00E85570"/>
    <w:rsid w:val="00E9120D"/>
    <w:rsid w:val="00E94888"/>
    <w:rsid w:val="00E94D17"/>
    <w:rsid w:val="00EA27FC"/>
    <w:rsid w:val="00EB023F"/>
    <w:rsid w:val="00EB0D6D"/>
    <w:rsid w:val="00EB1044"/>
    <w:rsid w:val="00EB36E6"/>
    <w:rsid w:val="00EB402C"/>
    <w:rsid w:val="00EB4498"/>
    <w:rsid w:val="00EB6DFA"/>
    <w:rsid w:val="00EB7FD4"/>
    <w:rsid w:val="00EC285A"/>
    <w:rsid w:val="00ED0E8F"/>
    <w:rsid w:val="00ED2ED4"/>
    <w:rsid w:val="00ED7E0E"/>
    <w:rsid w:val="00EF3B10"/>
    <w:rsid w:val="00EF5BD8"/>
    <w:rsid w:val="00EF6C2B"/>
    <w:rsid w:val="00F00ABC"/>
    <w:rsid w:val="00F0320D"/>
    <w:rsid w:val="00F03A8D"/>
    <w:rsid w:val="00F0701B"/>
    <w:rsid w:val="00F17410"/>
    <w:rsid w:val="00F21AA2"/>
    <w:rsid w:val="00F25C31"/>
    <w:rsid w:val="00F26D50"/>
    <w:rsid w:val="00F3323C"/>
    <w:rsid w:val="00F414D0"/>
    <w:rsid w:val="00F45D07"/>
    <w:rsid w:val="00F461ED"/>
    <w:rsid w:val="00F57DCE"/>
    <w:rsid w:val="00F668A2"/>
    <w:rsid w:val="00F71AD2"/>
    <w:rsid w:val="00F7366F"/>
    <w:rsid w:val="00F74BA1"/>
    <w:rsid w:val="00F766EA"/>
    <w:rsid w:val="00F8036A"/>
    <w:rsid w:val="00F825B5"/>
    <w:rsid w:val="00F871D4"/>
    <w:rsid w:val="00F906BC"/>
    <w:rsid w:val="00F90E03"/>
    <w:rsid w:val="00FA0EC9"/>
    <w:rsid w:val="00FA29B4"/>
    <w:rsid w:val="00FA31CD"/>
    <w:rsid w:val="00FA36FB"/>
    <w:rsid w:val="00FA3C0A"/>
    <w:rsid w:val="00FB0DA0"/>
    <w:rsid w:val="00FC17F6"/>
    <w:rsid w:val="00FC18D9"/>
    <w:rsid w:val="00FE59AB"/>
    <w:rsid w:val="00FE5EC5"/>
    <w:rsid w:val="00FF1C63"/>
    <w:rsid w:val="00FF2DE3"/>
    <w:rsid w:val="00FF3086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1FAE4F"/>
  <w14:defaultImageDpi w14:val="300"/>
  <w15:docId w15:val="{0912DEC5-752A-41E1-BE66-F7F64209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919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2144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2144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144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214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14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14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214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214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821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214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14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214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14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14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2144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2144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48214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482144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482144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482144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482144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482144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482144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482144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482144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482144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482144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482144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482144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482144"/>
    <w:pPr>
      <w:numPr>
        <w:numId w:val="10"/>
      </w:numPr>
    </w:pPr>
  </w:style>
  <w:style w:type="paragraph" w:customStyle="1" w:styleId="HeadA">
    <w:name w:val="HeadA"/>
    <w:qFormat/>
    <w:rsid w:val="00482144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482144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482144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482144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482144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482144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482144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482144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482144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482144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482144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482144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482144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482144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482144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482144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482144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482144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482144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482144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482144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482144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482144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482144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482144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482144"/>
    <w:rPr>
      <w:rFonts w:ascii="Symbol" w:hAnsi="Symbol"/>
    </w:rPr>
  </w:style>
  <w:style w:type="character" w:customStyle="1" w:styleId="Italic">
    <w:name w:val="Italic"/>
    <w:uiPriority w:val="1"/>
    <w:qFormat/>
    <w:rsid w:val="00482144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482144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482144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482144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482144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482144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482144"/>
    <w:rPr>
      <w:color w:val="008000"/>
    </w:rPr>
  </w:style>
  <w:style w:type="paragraph" w:customStyle="1" w:styleId="PartNumber">
    <w:name w:val="PartNumber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482144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482144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482144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482144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482144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482144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482144"/>
    <w:rPr>
      <w:b/>
      <w:bCs/>
      <w:color w:val="3366FF"/>
    </w:rPr>
  </w:style>
  <w:style w:type="paragraph" w:customStyle="1" w:styleId="RunInHead">
    <w:name w:val="RunInHead"/>
    <w:rsid w:val="00482144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482144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482144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482144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482144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482144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482144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870319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482144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482144"/>
    <w:rPr>
      <w:color w:val="3366FF"/>
      <w:vertAlign w:val="superscript"/>
    </w:rPr>
  </w:style>
  <w:style w:type="paragraph" w:customStyle="1" w:styleId="Footnote">
    <w:name w:val="Footnote"/>
    <w:qFormat/>
    <w:rsid w:val="00482144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482144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482144"/>
    <w:rPr>
      <w:color w:val="3366FF"/>
      <w:vertAlign w:val="superscript"/>
    </w:rPr>
  </w:style>
  <w:style w:type="paragraph" w:customStyle="1" w:styleId="QuotePara">
    <w:name w:val="QuotePara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482144"/>
    <w:pPr>
      <w:spacing w:after="240"/>
      <w:jc w:val="right"/>
    </w:pPr>
  </w:style>
  <w:style w:type="character" w:customStyle="1" w:styleId="Caps">
    <w:name w:val="Caps"/>
    <w:uiPriority w:val="1"/>
    <w:qFormat/>
    <w:rsid w:val="00482144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482144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482144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482144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482144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482144"/>
    <w:rPr>
      <w:color w:val="3366FF"/>
    </w:rPr>
  </w:style>
  <w:style w:type="table" w:styleId="TableGrid">
    <w:name w:val="Table Grid"/>
    <w:basedOn w:val="TableNormal"/>
    <w:uiPriority w:val="59"/>
    <w:rsid w:val="00482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482144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482144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482144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482144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482144"/>
    <w:pPr>
      <w:jc w:val="right"/>
    </w:pPr>
  </w:style>
  <w:style w:type="paragraph" w:customStyle="1" w:styleId="ExtractParaContinued">
    <w:name w:val="ExtractParaContinued"/>
    <w:basedOn w:val="ExtractPara"/>
    <w:qFormat/>
    <w:rsid w:val="00482144"/>
    <w:pPr>
      <w:spacing w:before="0"/>
      <w:ind w:firstLine="360"/>
    </w:pPr>
  </w:style>
  <w:style w:type="paragraph" w:customStyle="1" w:styleId="AppendixNumber">
    <w:name w:val="AppendixNumber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482144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482144"/>
    <w:rPr>
      <w:color w:val="3366FF"/>
      <w:vertAlign w:val="superscript"/>
    </w:rPr>
  </w:style>
  <w:style w:type="paragraph" w:customStyle="1" w:styleId="Reference">
    <w:name w:val="Reference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482144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482144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482144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482144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482144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482144"/>
  </w:style>
  <w:style w:type="character" w:styleId="BookTitle">
    <w:name w:val="Book Title"/>
    <w:basedOn w:val="DefaultParagraphFont"/>
    <w:uiPriority w:val="33"/>
    <w:qFormat/>
    <w:rsid w:val="00482144"/>
    <w:rPr>
      <w:b/>
      <w:bCs/>
      <w:smallCaps/>
      <w:spacing w:val="5"/>
    </w:rPr>
  </w:style>
  <w:style w:type="paragraph" w:customStyle="1" w:styleId="BookTitle0">
    <w:name w:val="BookTitle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482144"/>
  </w:style>
  <w:style w:type="paragraph" w:customStyle="1" w:styleId="BookEdition">
    <w:name w:val="BookEdition"/>
    <w:basedOn w:val="BookSubtitle"/>
    <w:qFormat/>
    <w:rsid w:val="00482144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482144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482144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482144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482144"/>
  </w:style>
  <w:style w:type="paragraph" w:customStyle="1" w:styleId="CopyrightHead">
    <w:name w:val="CopyrightHead"/>
    <w:basedOn w:val="CopyrightLOC"/>
    <w:qFormat/>
    <w:rsid w:val="00482144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482144"/>
  </w:style>
  <w:style w:type="paragraph" w:customStyle="1" w:styleId="FrontmatterTitle">
    <w:name w:val="FrontmatterTitle"/>
    <w:basedOn w:val="BackmatterTitle"/>
    <w:qFormat/>
    <w:rsid w:val="00482144"/>
  </w:style>
  <w:style w:type="paragraph" w:customStyle="1" w:styleId="TOCFM">
    <w:name w:val="TOCFM"/>
    <w:basedOn w:val="Normal"/>
    <w:qFormat/>
    <w:rsid w:val="00482144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482144"/>
    <w:pPr>
      <w:ind w:left="720"/>
    </w:pPr>
    <w:rPr>
      <w:b/>
    </w:rPr>
  </w:style>
  <w:style w:type="paragraph" w:customStyle="1" w:styleId="TOCPart">
    <w:name w:val="TOCPart"/>
    <w:basedOn w:val="TOCH1"/>
    <w:qFormat/>
    <w:rsid w:val="00482144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482144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482144"/>
    <w:pPr>
      <w:ind w:left="1080"/>
    </w:pPr>
    <w:rPr>
      <w:i/>
    </w:rPr>
  </w:style>
  <w:style w:type="paragraph" w:customStyle="1" w:styleId="TOCH3">
    <w:name w:val="TOCH3"/>
    <w:basedOn w:val="TOCH1"/>
    <w:qFormat/>
    <w:rsid w:val="00482144"/>
    <w:pPr>
      <w:ind w:left="1440"/>
    </w:pPr>
    <w:rPr>
      <w:b w:val="0"/>
      <w:i/>
    </w:rPr>
  </w:style>
  <w:style w:type="paragraph" w:customStyle="1" w:styleId="BoxType">
    <w:name w:val="BoxType"/>
    <w:qFormat/>
    <w:rsid w:val="00482144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482144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482144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482144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482144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482144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482144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482144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482144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482144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482144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482144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482144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482144"/>
    <w:pPr>
      <w:jc w:val="right"/>
    </w:pPr>
  </w:style>
  <w:style w:type="paragraph" w:customStyle="1" w:styleId="Body">
    <w:name w:val="Body"/>
    <w:uiPriority w:val="99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482144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482144"/>
    <w:rPr>
      <w:color w:val="FF0000"/>
      <w:lang w:val="fr-FR"/>
    </w:rPr>
  </w:style>
  <w:style w:type="paragraph" w:customStyle="1" w:styleId="Default">
    <w:name w:val="Default"/>
    <w:rsid w:val="00482144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482144"/>
  </w:style>
  <w:style w:type="paragraph" w:customStyle="1" w:styleId="ReviewHead">
    <w:name w:val="ReviewHead"/>
    <w:basedOn w:val="FrontmatterTitle"/>
    <w:qFormat/>
    <w:rsid w:val="00482144"/>
  </w:style>
  <w:style w:type="paragraph" w:customStyle="1" w:styleId="ReviewQuote">
    <w:name w:val="ReviewQuote"/>
    <w:basedOn w:val="QuotePara"/>
    <w:qFormat/>
    <w:rsid w:val="00482144"/>
  </w:style>
  <w:style w:type="paragraph" w:customStyle="1" w:styleId="ReviewSource">
    <w:name w:val="ReviewSource"/>
    <w:basedOn w:val="QuoteSource"/>
    <w:qFormat/>
    <w:rsid w:val="00482144"/>
  </w:style>
  <w:style w:type="paragraph" w:customStyle="1" w:styleId="ListGraphic">
    <w:name w:val="ListGraphic"/>
    <w:basedOn w:val="GraphicSlug"/>
    <w:qFormat/>
    <w:rsid w:val="00D85FDB"/>
    <w:pPr>
      <w:ind w:left="0"/>
    </w:pPr>
  </w:style>
  <w:style w:type="paragraph" w:customStyle="1" w:styleId="ListCaption">
    <w:name w:val="ListCaption"/>
    <w:basedOn w:val="CaptionLine"/>
    <w:qFormat/>
    <w:rsid w:val="00482144"/>
    <w:pPr>
      <w:ind w:left="3600"/>
    </w:pPr>
  </w:style>
  <w:style w:type="paragraph" w:customStyle="1" w:styleId="NoteContinued">
    <w:name w:val="NoteContinued"/>
    <w:basedOn w:val="Note"/>
    <w:qFormat/>
    <w:rsid w:val="00482144"/>
    <w:pPr>
      <w:spacing w:before="0"/>
      <w:ind w:firstLine="0"/>
    </w:pPr>
  </w:style>
  <w:style w:type="paragraph" w:customStyle="1" w:styleId="NoteCode">
    <w:name w:val="NoteCode"/>
    <w:basedOn w:val="Code"/>
    <w:qFormat/>
    <w:rsid w:val="00482144"/>
    <w:pPr>
      <w:spacing w:after="240"/>
    </w:pPr>
  </w:style>
  <w:style w:type="paragraph" w:customStyle="1" w:styleId="ListBulletSub">
    <w:name w:val="ListBulletSub"/>
    <w:basedOn w:val="ListBullet"/>
    <w:qFormat/>
    <w:rsid w:val="00482144"/>
    <w:pPr>
      <w:ind w:left="2520"/>
    </w:pPr>
  </w:style>
  <w:style w:type="paragraph" w:customStyle="1" w:styleId="CodeCustom1">
    <w:name w:val="CodeCustom1"/>
    <w:basedOn w:val="Code"/>
    <w:qFormat/>
    <w:rsid w:val="00482144"/>
    <w:rPr>
      <w:color w:val="00B0F0"/>
    </w:rPr>
  </w:style>
  <w:style w:type="paragraph" w:customStyle="1" w:styleId="CodeCustom2">
    <w:name w:val="CodeCustom2"/>
    <w:basedOn w:val="Normal"/>
    <w:qFormat/>
    <w:rsid w:val="00482144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984C3D"/>
    <w:rPr>
      <w:bCs/>
      <w:color w:val="A12126"/>
    </w:rPr>
  </w:style>
  <w:style w:type="paragraph" w:customStyle="1" w:styleId="Equation">
    <w:name w:val="Equation"/>
    <w:basedOn w:val="ListPlain"/>
    <w:qFormat/>
    <w:rsid w:val="00E9120D"/>
  </w:style>
  <w:style w:type="paragraph" w:styleId="Revision">
    <w:name w:val="Revision"/>
    <w:hidden/>
    <w:uiPriority w:val="71"/>
    <w:rsid w:val="00127FFE"/>
    <w:rPr>
      <w:rFonts w:ascii="Times New Roman" w:hAnsi="Times New Roman"/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7B52F2-4812-F04A-9979-CCF18F5B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4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5</cp:revision>
  <dcterms:created xsi:type="dcterms:W3CDTF">2022-08-07T19:26:00Z</dcterms:created>
  <dcterms:modified xsi:type="dcterms:W3CDTF">2022-08-31T00:16:00Z</dcterms:modified>
</cp:coreProperties>
</file>